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8F47" w14:textId="079FC577" w:rsidR="009C5929" w:rsidRDefault="009C6EB0">
      <w:r w:rsidRPr="009C6EB0">
        <w:drawing>
          <wp:inline distT="0" distB="0" distL="0" distR="0" wp14:anchorId="17670960" wp14:editId="66DF629E">
            <wp:extent cx="4694327" cy="6744284"/>
            <wp:effectExtent l="0" t="0" r="0" b="0"/>
            <wp:docPr id="1834858492" name="Picture 1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858492" name="Picture 1" descr="A screenshot of a social media pos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4327" cy="6744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A0B3F9" w14:textId="77777777" w:rsidR="009C6EB0" w:rsidRDefault="009C6EB0"/>
    <w:p w14:paraId="027AE305" w14:textId="5871ACD7" w:rsidR="009C6EB0" w:rsidRDefault="009C6EB0">
      <w:r>
        <w:rPr>
          <w:color w:val="000000"/>
          <w:sz w:val="23"/>
          <w:szCs w:val="23"/>
          <w:shd w:val="clear" w:color="auto" w:fill="FFFFFF"/>
        </w:rPr>
        <w:fldChar w:fldCharType="begin"/>
      </w:r>
      <w:ins w:id="0" w:author="Lucy Blackburn" w:date="2023-09-12T12:19:00Z">
        <w:r>
          <w:rPr>
            <w:color w:val="000000"/>
            <w:sz w:val="23"/>
            <w:szCs w:val="23"/>
            <w:shd w:val="clear" w:color="auto" w:fill="FFFFFF"/>
          </w:rPr>
          <w:instrText>HYPERLINK "</w:instrText>
        </w:r>
      </w:ins>
      <w:r>
        <w:rPr>
          <w:color w:val="000000"/>
          <w:sz w:val="23"/>
          <w:szCs w:val="23"/>
          <w:shd w:val="clear" w:color="auto" w:fill="FFFFFF"/>
        </w:rPr>
        <w:instrText>https://x.com/LGBTIScotland/status/1701490701525995996?s=20</w:instrText>
      </w:r>
      <w:ins w:id="1" w:author="Lucy Blackburn" w:date="2023-09-12T12:19:00Z">
        <w:r>
          <w:rPr>
            <w:color w:val="000000"/>
            <w:sz w:val="23"/>
            <w:szCs w:val="23"/>
            <w:shd w:val="clear" w:color="auto" w:fill="FFFFFF"/>
          </w:rPr>
          <w:instrText>"</w:instrText>
        </w:r>
      </w:ins>
      <w:r>
        <w:rPr>
          <w:color w:val="000000"/>
          <w:sz w:val="23"/>
          <w:szCs w:val="23"/>
          <w:shd w:val="clear" w:color="auto" w:fill="FFFFFF"/>
        </w:rPr>
        <w:fldChar w:fldCharType="separate"/>
      </w:r>
      <w:r w:rsidRPr="00195953">
        <w:rPr>
          <w:rStyle w:val="Hyperlink"/>
          <w:sz w:val="23"/>
          <w:szCs w:val="23"/>
          <w:shd w:val="clear" w:color="auto" w:fill="FFFFFF"/>
        </w:rPr>
        <w:t>https://x.com/LGBTIScotland/status/1701490701525995996?s=20</w:t>
      </w:r>
      <w:r>
        <w:rPr>
          <w:color w:val="000000"/>
          <w:sz w:val="23"/>
          <w:szCs w:val="23"/>
          <w:shd w:val="clear" w:color="auto" w:fill="FFFFFF"/>
        </w:rPr>
        <w:fldChar w:fldCharType="end"/>
      </w:r>
      <w:r>
        <w:rPr>
          <w:color w:val="000000"/>
          <w:sz w:val="23"/>
          <w:szCs w:val="23"/>
          <w:shd w:val="clear" w:color="auto" w:fill="FFFFFF"/>
        </w:rPr>
        <w:t xml:space="preserve"> (last accessed 12/09/23)</w:t>
      </w:r>
    </w:p>
    <w:sectPr w:rsidR="009C6E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ucy Blackburn">
    <w15:presenceInfo w15:providerId="Windows Live" w15:userId="6dcb2e00226421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B0"/>
    <w:rsid w:val="00191868"/>
    <w:rsid w:val="00284ACB"/>
    <w:rsid w:val="009C5929"/>
    <w:rsid w:val="009C6EB0"/>
    <w:rsid w:val="00DB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4CA7C"/>
  <w15:chartTrackingRefBased/>
  <w15:docId w15:val="{214FEB57-AB32-4665-9D66-3C709F9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E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E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</Words>
  <Characters>135</Characters>
  <Application>Microsoft Office Word</Application>
  <DocSecurity>0</DocSecurity>
  <Lines>3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Blackburn</dc:creator>
  <cp:keywords/>
  <dc:description/>
  <cp:lastModifiedBy>Lucy Blackburn</cp:lastModifiedBy>
  <cp:revision>1</cp:revision>
  <dcterms:created xsi:type="dcterms:W3CDTF">2023-09-12T11:18:00Z</dcterms:created>
  <dcterms:modified xsi:type="dcterms:W3CDTF">2023-09-12T11:27:00Z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966903eb-f5a0-46f3-9f79-e85f18920bba</vt:lpwstr>
  </property>
</Properties>
</file>