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EA" w:rsidRPr="00F607A2" w:rsidRDefault="00953685" w:rsidP="00F607A2">
      <w:pPr>
        <w:pStyle w:val="Default"/>
        <w:spacing w:line="360" w:lineRule="auto"/>
        <w:jc w:val="center"/>
        <w:rPr>
          <w:b/>
        </w:rPr>
      </w:pPr>
      <w:r>
        <w:rPr>
          <w:b/>
        </w:rPr>
        <w:t>TRANS RESPECT</w:t>
      </w:r>
    </w:p>
    <w:p w:rsidR="009D2D00" w:rsidRDefault="009D2D00" w:rsidP="00F607A2">
      <w:pPr>
        <w:pStyle w:val="Default"/>
      </w:pPr>
      <w:r w:rsidRPr="008C46EA">
        <w:t xml:space="preserve">The following informal guidelines are issued to help staff know how to ensure that they treat people who are transitioning with respect. </w:t>
      </w:r>
      <w:del w:id="0" w:author="Morgan Potts" w:date="2018-10-23T20:50:00Z">
        <w:r w:rsidRPr="008C46EA" w:rsidDel="00DA76F7">
          <w:delText xml:space="preserve"> </w:delText>
        </w:r>
      </w:del>
      <w:r w:rsidRPr="008C46EA">
        <w:t xml:space="preserve">This may be helpful if the </w:t>
      </w:r>
      <w:r w:rsidR="00DA76F7">
        <w:t>t</w:t>
      </w:r>
      <w:r w:rsidRPr="008C46EA">
        <w:t xml:space="preserve">rans person is a colleague or a patient.  </w:t>
      </w:r>
    </w:p>
    <w:p w:rsidR="00F607A2" w:rsidRPr="008C46EA" w:rsidRDefault="00F607A2" w:rsidP="00F607A2">
      <w:pPr>
        <w:pStyle w:val="Default"/>
      </w:pPr>
    </w:p>
    <w:p w:rsidR="008C46EA" w:rsidRDefault="009D2D00" w:rsidP="00F607A2">
      <w:pPr>
        <w:pStyle w:val="Default"/>
        <w:numPr>
          <w:ilvl w:val="0"/>
          <w:numId w:val="1"/>
        </w:numPr>
        <w:ind w:left="714" w:hanging="357"/>
      </w:pPr>
      <w:r w:rsidRPr="008C46EA">
        <w:t>Think of the person as being the gender that th</w:t>
      </w:r>
      <w:r w:rsidR="00865172" w:rsidRPr="008C46EA">
        <w:t xml:space="preserve">ey </w:t>
      </w:r>
      <w:r w:rsidR="00DA76F7">
        <w:t>say they are</w:t>
      </w:r>
      <w:r w:rsidR="00865172" w:rsidRPr="008C46EA">
        <w:t>.</w:t>
      </w:r>
    </w:p>
    <w:p w:rsidR="00F607A2" w:rsidRDefault="00F607A2" w:rsidP="00F607A2">
      <w:pPr>
        <w:pStyle w:val="Default"/>
        <w:ind w:left="714"/>
      </w:pPr>
    </w:p>
    <w:p w:rsidR="008C46EA" w:rsidRDefault="00865172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Listen to the person, and ask how they want to be treated and referred to. </w:t>
      </w:r>
      <w:r w:rsidR="009D2D00" w:rsidRPr="008C46EA">
        <w:t xml:space="preserve">Use the name and pronoun that the person asks you to. If you aren’t sure what the right pronoun is, ask. </w:t>
      </w:r>
    </w:p>
    <w:p w:rsidR="00F607A2" w:rsidRDefault="00F607A2" w:rsidP="00F607A2">
      <w:pPr>
        <w:pStyle w:val="Default"/>
      </w:pPr>
    </w:p>
    <w:p w:rsidR="008C46EA" w:rsidRDefault="009D2D00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If you make a mistake with pronouns, correct yourself and move on. Don’t make a big deal out of it. </w:t>
      </w:r>
    </w:p>
    <w:p w:rsidR="00F607A2" w:rsidRDefault="00F607A2" w:rsidP="00F607A2">
      <w:pPr>
        <w:pStyle w:val="Default"/>
      </w:pPr>
    </w:p>
    <w:p w:rsidR="00F607A2" w:rsidRDefault="008C46EA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Use non-gender specific language. </w:t>
      </w:r>
      <w:del w:id="1" w:author="Morgan Potts" w:date="2018-10-23T20:50:00Z">
        <w:r w:rsidRPr="008C46EA" w:rsidDel="00DA76F7">
          <w:delText xml:space="preserve"> </w:delText>
        </w:r>
      </w:del>
      <w:r w:rsidR="00F607A2" w:rsidRPr="008C46EA">
        <w:t>Words</w:t>
      </w:r>
      <w:r w:rsidRPr="008C46EA">
        <w:t xml:space="preserve"> like parents or partner don’t assume people’s gender.  </w:t>
      </w:r>
    </w:p>
    <w:p w:rsidR="00F607A2" w:rsidRDefault="00F607A2" w:rsidP="00F607A2">
      <w:pPr>
        <w:pStyle w:val="ListParagraph"/>
      </w:pPr>
    </w:p>
    <w:p w:rsidR="008C46EA" w:rsidRDefault="00865172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If you are unsure how a patient’s circumstance may affect service delivery, talk to them and work it out with them. </w:t>
      </w:r>
    </w:p>
    <w:p w:rsidR="00F607A2" w:rsidRDefault="00F607A2" w:rsidP="00F607A2">
      <w:pPr>
        <w:pStyle w:val="Default"/>
      </w:pPr>
    </w:p>
    <w:p w:rsidR="008C46EA" w:rsidRDefault="00865172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If a </w:t>
      </w:r>
      <w:r w:rsidR="00DA76F7">
        <w:t>t</w:t>
      </w:r>
      <w:r w:rsidRPr="008C46EA">
        <w:t>rans person is wearing a w</w:t>
      </w:r>
      <w:r w:rsidR="00DA76F7">
        <w:t>i</w:t>
      </w:r>
      <w:r w:rsidRPr="008C46EA">
        <w:t xml:space="preserve">g or a prosthetic and it </w:t>
      </w:r>
      <w:r w:rsidR="00DA76F7">
        <w:t>needs</w:t>
      </w:r>
      <w:r w:rsidRPr="008C46EA">
        <w:t xml:space="preserve"> to be removed, it should be done with sensitivity and replaced when appropriate. </w:t>
      </w:r>
    </w:p>
    <w:p w:rsidR="00F607A2" w:rsidRDefault="00F607A2" w:rsidP="00F607A2">
      <w:pPr>
        <w:pStyle w:val="Default"/>
      </w:pPr>
    </w:p>
    <w:p w:rsidR="00F607A2" w:rsidRDefault="009D2D00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Respect people’s privacy. Do not ask what their ‘real’ or ‘birth’ name is. </w:t>
      </w:r>
      <w:r w:rsidR="00DA76F7">
        <w:t>It’s usually inappropriate and unnecessary to ask questions about the social aspects of someone’s transition, and this is a sensitive topic.</w:t>
      </w:r>
    </w:p>
    <w:p w:rsidR="00F607A2" w:rsidRDefault="00F607A2" w:rsidP="00F607A2">
      <w:pPr>
        <w:pStyle w:val="Default"/>
      </w:pPr>
      <w:r>
        <w:t xml:space="preserve"> </w:t>
      </w:r>
    </w:p>
    <w:p w:rsidR="008C46EA" w:rsidRDefault="00865172" w:rsidP="00F607A2">
      <w:pPr>
        <w:pStyle w:val="Default"/>
        <w:numPr>
          <w:ilvl w:val="0"/>
          <w:numId w:val="1"/>
        </w:numPr>
        <w:ind w:left="714" w:hanging="357"/>
      </w:pPr>
      <w:r w:rsidRPr="008C46EA">
        <w:t>R</w:t>
      </w:r>
      <w:r w:rsidR="009D2D00" w:rsidRPr="008C46EA">
        <w:t xml:space="preserve">espect </w:t>
      </w:r>
      <w:r w:rsidR="00E637F1">
        <w:t>confidentiality</w:t>
      </w:r>
      <w:r w:rsidR="009D2D00" w:rsidRPr="008C46EA">
        <w:t>.</w:t>
      </w:r>
      <w:r w:rsidR="00F607A2">
        <w:t xml:space="preserve"> </w:t>
      </w:r>
      <w:r w:rsidRPr="008C46EA">
        <w:t xml:space="preserve">If </w:t>
      </w:r>
      <w:r w:rsidR="00DA76F7">
        <w:t>their t</w:t>
      </w:r>
      <w:r w:rsidR="00314186">
        <w:t>rans</w:t>
      </w:r>
      <w:r w:rsidR="00F607A2">
        <w:t xml:space="preserve"> status </w:t>
      </w:r>
      <w:r w:rsidRPr="008C46EA">
        <w:t>is relevant to their healthcare, pass it on to the relevant person</w:t>
      </w:r>
      <w:r w:rsidR="00DA76F7">
        <w:t>;</w:t>
      </w:r>
      <w:r w:rsidRPr="008C46EA">
        <w:t xml:space="preserve"> if not</w:t>
      </w:r>
      <w:r w:rsidR="00DA76F7">
        <w:t>,</w:t>
      </w:r>
      <w:r w:rsidRPr="008C46EA">
        <w:t xml:space="preserve"> res</w:t>
      </w:r>
      <w:r w:rsidR="00314186">
        <w:t>pect the privacy of the patient and do not disclose.</w:t>
      </w:r>
      <w:r w:rsidRPr="008C46EA">
        <w:t xml:space="preserve"> </w:t>
      </w:r>
    </w:p>
    <w:p w:rsidR="00F607A2" w:rsidRDefault="00F607A2" w:rsidP="00F607A2">
      <w:pPr>
        <w:pStyle w:val="Default"/>
      </w:pPr>
    </w:p>
    <w:p w:rsidR="009D2D00" w:rsidRDefault="009D2D00" w:rsidP="00F607A2">
      <w:pPr>
        <w:pStyle w:val="Default"/>
        <w:numPr>
          <w:ilvl w:val="0"/>
          <w:numId w:val="1"/>
        </w:numPr>
        <w:ind w:left="714" w:hanging="357"/>
      </w:pPr>
      <w:r w:rsidRPr="008C46EA">
        <w:t xml:space="preserve">If documents have to be kept that have the person’s </w:t>
      </w:r>
      <w:r w:rsidR="00E637F1">
        <w:t>deadname (previous</w:t>
      </w:r>
      <w:r w:rsidRPr="008C46EA">
        <w:t xml:space="preserve"> name</w:t>
      </w:r>
      <w:r w:rsidR="00E637F1">
        <w:t>)</w:t>
      </w:r>
      <w:r w:rsidRPr="008C46EA">
        <w:t xml:space="preserve"> and </w:t>
      </w:r>
      <w:r w:rsidR="00E637F1">
        <w:t xml:space="preserve">incorrect </w:t>
      </w:r>
      <w:r w:rsidRPr="008C46EA">
        <w:t xml:space="preserve">gender on them, keep them </w:t>
      </w:r>
      <w:r w:rsidR="00865172" w:rsidRPr="008C46EA">
        <w:t xml:space="preserve">highly </w:t>
      </w:r>
      <w:r w:rsidRPr="008C46EA">
        <w:t xml:space="preserve">confidential. </w:t>
      </w:r>
    </w:p>
    <w:p w:rsidR="00F607A2" w:rsidRPr="008C46EA" w:rsidRDefault="00F607A2" w:rsidP="00F607A2">
      <w:pPr>
        <w:pStyle w:val="Default"/>
      </w:pPr>
    </w:p>
    <w:p w:rsidR="008C46EA" w:rsidRPr="008C46EA" w:rsidRDefault="008C46EA" w:rsidP="00F607A2">
      <w:pPr>
        <w:pStyle w:val="Default"/>
        <w:rPr>
          <w:u w:val="single"/>
        </w:rPr>
      </w:pPr>
      <w:r w:rsidRPr="008C46EA">
        <w:rPr>
          <w:u w:val="single"/>
        </w:rPr>
        <w:t>If the p</w:t>
      </w:r>
      <w:r w:rsidR="00F607A2">
        <w:rPr>
          <w:u w:val="single"/>
        </w:rPr>
        <w:t xml:space="preserve">atient </w:t>
      </w:r>
      <w:r w:rsidRPr="008C46EA">
        <w:rPr>
          <w:u w:val="single"/>
        </w:rPr>
        <w:t>is unconscious:-</w:t>
      </w:r>
    </w:p>
    <w:p w:rsidR="008C46EA" w:rsidRPr="008C46EA" w:rsidRDefault="008C46EA" w:rsidP="00F607A2">
      <w:pPr>
        <w:pStyle w:val="Default"/>
      </w:pPr>
      <w:r w:rsidRPr="008C46EA">
        <w:t>If you are unable to ascertain an unconscious patient’s gender (after checking ID, medical records, speaking with friends or family) avoid placing them in a gender based service.</w:t>
      </w:r>
      <w:del w:id="2" w:author="Morgan Potts" w:date="2018-10-23T21:01:00Z">
        <w:r w:rsidRPr="008C46EA" w:rsidDel="00E637F1">
          <w:delText xml:space="preserve"> </w:delText>
        </w:r>
      </w:del>
      <w:r w:rsidRPr="008C46EA">
        <w:t xml:space="preserve"> In order to aid recovery, it is important that a </w:t>
      </w:r>
      <w:r w:rsidR="00E637F1">
        <w:t>t</w:t>
      </w:r>
      <w:r w:rsidR="00F607A2" w:rsidRPr="008C46EA">
        <w:t>rans</w:t>
      </w:r>
      <w:r w:rsidRPr="008C46EA">
        <w:t xml:space="preserve"> person is not placed under unnecessary stress by being placed onto a ward that is not appropriate for their gender. </w:t>
      </w:r>
    </w:p>
    <w:p w:rsidR="008C46EA" w:rsidRPr="008C46EA" w:rsidRDefault="008C46EA" w:rsidP="00F607A2">
      <w:pPr>
        <w:pStyle w:val="Default"/>
        <w:rPr>
          <w:u w:val="single"/>
        </w:rPr>
      </w:pPr>
    </w:p>
    <w:p w:rsidR="008C46EA" w:rsidRPr="008C46EA" w:rsidRDefault="008C46EA" w:rsidP="00F607A2">
      <w:pPr>
        <w:pStyle w:val="Default"/>
        <w:rPr>
          <w:u w:val="single"/>
        </w:rPr>
      </w:pPr>
      <w:r w:rsidRPr="008C46EA">
        <w:rPr>
          <w:u w:val="single"/>
        </w:rPr>
        <w:t>Female/Male wards:-</w:t>
      </w:r>
    </w:p>
    <w:p w:rsidR="008C46EA" w:rsidRDefault="008C46EA" w:rsidP="00F607A2">
      <w:pPr>
        <w:pStyle w:val="Default"/>
      </w:pPr>
      <w:r w:rsidRPr="008C46EA">
        <w:t>Where inpati</w:t>
      </w:r>
      <w:r>
        <w:t xml:space="preserve">ent wards are divided by sex, </w:t>
      </w:r>
      <w:r w:rsidR="00E637F1">
        <w:t>t</w:t>
      </w:r>
      <w:r>
        <w:t>r</w:t>
      </w:r>
      <w:r w:rsidRPr="008C46EA">
        <w:t>ans people will be offered accommodation that matches the</w:t>
      </w:r>
      <w:r w:rsidR="00E637F1">
        <w:t>ir gender, as declared by the patient</w:t>
      </w:r>
      <w:r w:rsidRPr="008C46EA">
        <w:t xml:space="preserve">. Failure to do so will constitute discrimination. </w:t>
      </w:r>
    </w:p>
    <w:p w:rsidR="008C46EA" w:rsidRDefault="008C46EA" w:rsidP="00F607A2">
      <w:pPr>
        <w:pStyle w:val="Default"/>
      </w:pPr>
    </w:p>
    <w:p w:rsidR="008C46EA" w:rsidRPr="008C46EA" w:rsidRDefault="008C46EA" w:rsidP="00F607A2">
      <w:pPr>
        <w:pStyle w:val="Default"/>
      </w:pPr>
      <w:r w:rsidRPr="008C46EA">
        <w:lastRenderedPageBreak/>
        <w:t xml:space="preserve">However, some male or female only wards are configured to offer specialist after care treatment for sex-specific issues. Many </w:t>
      </w:r>
      <w:r w:rsidR="00E637F1">
        <w:t>t</w:t>
      </w:r>
      <w:r w:rsidRPr="008C46EA">
        <w:t xml:space="preserve">rans people will require post surgical care for clinical issues commonly associated with their birth assigned sex – for example, a </w:t>
      </w:r>
      <w:r w:rsidR="00E637F1">
        <w:t>t</w:t>
      </w:r>
      <w:r w:rsidRPr="008C46EA">
        <w:t xml:space="preserve">rans man may require a hysterectomy. Where these cases occur, </w:t>
      </w:r>
      <w:r w:rsidR="00E637F1">
        <w:t>t</w:t>
      </w:r>
      <w:r w:rsidRPr="008C46EA">
        <w:t>rans patients must be involved in all discussions relating to appropriate accommodation</w:t>
      </w:r>
      <w:r w:rsidR="00314186">
        <w:t xml:space="preserve">.  </w:t>
      </w:r>
    </w:p>
    <w:p w:rsidR="008C46EA" w:rsidRPr="008C46EA" w:rsidRDefault="008C46EA" w:rsidP="00F607A2">
      <w:pPr>
        <w:textAlignment w:val="baseline"/>
        <w:rPr>
          <w:rFonts w:ascii="Arial" w:hAnsi="Arial" w:cs="Arial"/>
          <w:b/>
          <w:color w:val="000000"/>
          <w:spacing w:val="11"/>
          <w:sz w:val="24"/>
          <w:szCs w:val="24"/>
        </w:rPr>
      </w:pPr>
    </w:p>
    <w:p w:rsidR="008740A8" w:rsidRDefault="008C46EA" w:rsidP="008740A8">
      <w:pPr>
        <w:spacing w:before="2" w:after="2" w:line="360" w:lineRule="auto"/>
      </w:pPr>
      <w:r w:rsidRPr="008C46EA">
        <w:rPr>
          <w:rFonts w:ascii="Arial" w:hAnsi="Arial" w:cs="Arial"/>
          <w:b/>
          <w:color w:val="000000"/>
          <w:spacing w:val="11"/>
          <w:sz w:val="24"/>
          <w:szCs w:val="24"/>
        </w:rPr>
        <w:t xml:space="preserve"> </w:t>
      </w:r>
    </w:p>
    <w:sectPr w:rsidR="008740A8" w:rsidSect="008754E4">
      <w:footerReference w:type="default" r:id="rId10"/>
      <w:pgSz w:w="11906" w:h="17338"/>
      <w:pgMar w:top="1208" w:right="561" w:bottom="915" w:left="806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7F1" w:rsidRDefault="00E637F1" w:rsidP="00F607A2">
      <w:r>
        <w:separator/>
      </w:r>
    </w:p>
  </w:endnote>
  <w:endnote w:type="continuationSeparator" w:id="0">
    <w:p w:rsidR="00E637F1" w:rsidRDefault="00E637F1" w:rsidP="00F60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7F1" w:rsidRDefault="00E637F1">
    <w:pPr>
      <w:pStyle w:val="Footer"/>
    </w:pPr>
    <w:r>
      <w:rPr>
        <w:noProof/>
        <w:lang w:val="en-GB" w:eastAsia="en-GB"/>
      </w:rPr>
      <w:drawing>
        <wp:inline distT="0" distB="0" distL="0" distR="0">
          <wp:extent cx="1015222" cy="629728"/>
          <wp:effectExtent l="19050" t="0" r="0" b="0"/>
          <wp:docPr id="1" name="Picture 0" descr="HighlandLGBTForum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ghlandLGBTForum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9175" cy="632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>
          <wp:extent cx="1456067" cy="793630"/>
          <wp:effectExtent l="19050" t="0" r="0" b="0"/>
          <wp:docPr id="2" name="Picture 1" descr="lgbt%20yout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gbt%20youth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54465" cy="792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>
          <wp:extent cx="1361174" cy="672860"/>
          <wp:effectExtent l="19050" t="0" r="0" b="0"/>
          <wp:docPr id="3" name="Picture 2" descr="Scottish_Tra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ottish_Trans.pn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1170" cy="672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>
          <wp:extent cx="1016120" cy="759124"/>
          <wp:effectExtent l="19050" t="0" r="0" b="0"/>
          <wp:docPr id="4" name="Picture 3" descr="stonewal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newall.png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017056" cy="759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GB" w:eastAsia="en-GB"/>
      </w:rPr>
      <w:drawing>
        <wp:inline distT="0" distB="0" distL="0" distR="0">
          <wp:extent cx="1318044" cy="671482"/>
          <wp:effectExtent l="19050" t="0" r="0" b="0"/>
          <wp:docPr id="5" name="Picture 4" descr="NHSH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SH_Logo.png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330675" cy="677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37F1" w:rsidRDefault="00E637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7F1" w:rsidRDefault="00E637F1" w:rsidP="00F607A2">
      <w:r>
        <w:separator/>
      </w:r>
    </w:p>
  </w:footnote>
  <w:footnote w:type="continuationSeparator" w:id="0">
    <w:p w:rsidR="00E637F1" w:rsidRDefault="00E637F1" w:rsidP="00F607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4A3D"/>
      </v:shape>
    </w:pict>
  </w:numPicBullet>
  <w:abstractNum w:abstractNumId="0">
    <w:nsid w:val="71440C69"/>
    <w:multiLevelType w:val="hybridMultilevel"/>
    <w:tmpl w:val="40B6EBDC"/>
    <w:lvl w:ilvl="0" w:tplc="08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D2D00"/>
    <w:rsid w:val="000D2A9B"/>
    <w:rsid w:val="00173711"/>
    <w:rsid w:val="001C7921"/>
    <w:rsid w:val="00254CB6"/>
    <w:rsid w:val="00314186"/>
    <w:rsid w:val="00317420"/>
    <w:rsid w:val="003E09DD"/>
    <w:rsid w:val="003E1B42"/>
    <w:rsid w:val="004D3B75"/>
    <w:rsid w:val="004D6D38"/>
    <w:rsid w:val="005A630F"/>
    <w:rsid w:val="007C00EA"/>
    <w:rsid w:val="007C1701"/>
    <w:rsid w:val="0083176D"/>
    <w:rsid w:val="00833B67"/>
    <w:rsid w:val="00865172"/>
    <w:rsid w:val="008740A8"/>
    <w:rsid w:val="008754E4"/>
    <w:rsid w:val="008C46EA"/>
    <w:rsid w:val="00953685"/>
    <w:rsid w:val="009D2D00"/>
    <w:rsid w:val="00BD7FC3"/>
    <w:rsid w:val="00C3553B"/>
    <w:rsid w:val="00D216C6"/>
    <w:rsid w:val="00DA76F7"/>
    <w:rsid w:val="00E637F1"/>
    <w:rsid w:val="00E84CFC"/>
    <w:rsid w:val="00F40E44"/>
    <w:rsid w:val="00F607A2"/>
    <w:rsid w:val="00F84A94"/>
    <w:rsid w:val="00F93F1A"/>
    <w:rsid w:val="00FC1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6EA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2D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D00"/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D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C4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07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7A2"/>
    <w:rPr>
      <w:rFonts w:ascii="Times New Roman" w:eastAsia="PMingLiU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7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7A2"/>
    <w:rPr>
      <w:rFonts w:ascii="Times New Roman" w:eastAsia="PMingLiU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F607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7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6F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6F7"/>
    <w:rPr>
      <w:rFonts w:ascii="Times New Roman" w:eastAsia="PMingLiU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6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6F7"/>
    <w:rPr>
      <w:rFonts w:ascii="Times New Roman" w:eastAsia="PMingLiU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6EA"/>
    <w:pPr>
      <w:spacing w:after="0" w:line="240" w:lineRule="auto"/>
    </w:pPr>
    <w:rPr>
      <w:rFonts w:ascii="Times New Roman" w:eastAsia="PMingLiU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2D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D00"/>
    <w:rPr>
      <w:rFonts w:ascii="Tahoma" w:eastAsiaTheme="minorHAnsi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D0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8C46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07A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07A2"/>
    <w:rPr>
      <w:rFonts w:ascii="Times New Roman" w:eastAsia="PMingLiU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607A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07A2"/>
    <w:rPr>
      <w:rFonts w:ascii="Times New Roman" w:eastAsia="PMingLiU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F607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76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6F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6F7"/>
    <w:rPr>
      <w:rFonts w:ascii="Times New Roman" w:eastAsia="PMingLiU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6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6F7"/>
    <w:rPr>
      <w:rFonts w:ascii="Times New Roman" w:eastAsia="PMingLiU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gif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B5B589FC6494AB443125F33450943" ma:contentTypeVersion="0" ma:contentTypeDescription="Create a new document." ma:contentTypeScope="" ma:versionID="605b0ef05c196781430cb4d56b795f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395cc7fb871ba0b823971be877f6d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744D9-2AC5-469C-9C12-514D7DE38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55463-AB6E-4F41-A389-35A08963E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20CD59-3894-4AED-83DF-4B50A0DB54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Highland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pmcbr01</dc:creator>
  <cp:lastModifiedBy>hsiko01</cp:lastModifiedBy>
  <cp:revision>2</cp:revision>
  <cp:lastPrinted>2018-07-20T11:14:00Z</cp:lastPrinted>
  <dcterms:created xsi:type="dcterms:W3CDTF">2020-12-08T15:43:00Z</dcterms:created>
  <dcterms:modified xsi:type="dcterms:W3CDTF">2020-12-08T15:43:00Z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0x010100881B5B589FC6494AB443125F33450943</vt:lpwstr>
  </property>
</Properties>
</file>